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comments.xml" ContentType="application/vnd.openxmlformats-officedocument.wordprocessingml.comments+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40F" w:rsidRPr="00B1220B" w:rsidRDefault="00EF240F" w:rsidP="009A751C">
      <w:pPr>
        <w:rPr>
          <w:rFonts w:ascii="Times New Roman" w:hAnsi="Times New Roman"/>
        </w:rPr>
      </w:pPr>
    </w:p>
    <w:p w:rsidR="00B1220B" w:rsidRPr="00B1220B" w:rsidRDefault="00B1220B" w:rsidP="00B1220B">
      <w:pPr>
        <w:rPr>
          <w:rFonts w:ascii="Times New Roman" w:hAnsi="Times New Roman"/>
        </w:rPr>
      </w:pPr>
      <w:r>
        <w:rPr>
          <w:rFonts w:ascii="Times New Roman" w:hAnsi="Times New Roman"/>
        </w:rPr>
        <w:t>October 25</w:t>
      </w:r>
      <w:r w:rsidRPr="00B1220B">
        <w:rPr>
          <w:rFonts w:ascii="Times New Roman" w:hAnsi="Times New Roman"/>
        </w:rPr>
        <w:t>, 2010</w:t>
      </w:r>
    </w:p>
    <w:p w:rsidR="00B1220B" w:rsidRPr="00B1220B" w:rsidRDefault="00B1220B" w:rsidP="00B1220B">
      <w:pPr>
        <w:rPr>
          <w:rFonts w:ascii="Times New Roman" w:hAnsi="Times New Roman"/>
        </w:rPr>
      </w:pPr>
    </w:p>
    <w:p w:rsidR="00B1220B" w:rsidRPr="00B1220B" w:rsidRDefault="00B1220B" w:rsidP="00B1220B">
      <w:pPr>
        <w:rPr>
          <w:rFonts w:ascii="Times New Roman" w:hAnsi="Times New Roman"/>
        </w:rPr>
      </w:pPr>
      <w:r w:rsidRPr="00B1220B">
        <w:rPr>
          <w:rFonts w:ascii="Times New Roman" w:hAnsi="Times New Roman"/>
        </w:rPr>
        <w:t xml:space="preserve">To:  </w:t>
      </w:r>
      <w:r w:rsidRPr="00B1220B">
        <w:rPr>
          <w:rFonts w:ascii="Times New Roman" w:hAnsi="Times New Roman"/>
        </w:rPr>
        <w:tab/>
        <w:t>Dr. David Byrd, Director School of Education</w:t>
      </w:r>
    </w:p>
    <w:p w:rsidR="00B1220B" w:rsidRPr="00B1220B" w:rsidRDefault="00B1220B" w:rsidP="00B1220B">
      <w:pPr>
        <w:rPr>
          <w:rFonts w:ascii="Times New Roman" w:hAnsi="Times New Roman"/>
        </w:rPr>
      </w:pPr>
      <w:r w:rsidRPr="00B1220B">
        <w:rPr>
          <w:rFonts w:ascii="Times New Roman" w:hAnsi="Times New Roman"/>
        </w:rPr>
        <w:t xml:space="preserve">        </w:t>
      </w:r>
      <w:r w:rsidRPr="00B1220B">
        <w:rPr>
          <w:rFonts w:ascii="Times New Roman" w:hAnsi="Times New Roman"/>
        </w:rPr>
        <w:tab/>
        <w:t>Dr. Lynn McKinney, Dean, College of Human Science and Services</w:t>
      </w:r>
    </w:p>
    <w:p w:rsidR="00B1220B" w:rsidRPr="00B1220B" w:rsidRDefault="00B1220B" w:rsidP="00B1220B">
      <w:pPr>
        <w:rPr>
          <w:rFonts w:ascii="Times New Roman" w:hAnsi="Times New Roman"/>
        </w:rPr>
      </w:pPr>
    </w:p>
    <w:p w:rsidR="00B1220B" w:rsidRPr="00B1220B" w:rsidRDefault="00B1220B" w:rsidP="00B1220B">
      <w:pPr>
        <w:rPr>
          <w:rFonts w:ascii="Times New Roman" w:hAnsi="Times New Roman"/>
        </w:rPr>
      </w:pPr>
      <w:r w:rsidRPr="00B1220B">
        <w:rPr>
          <w:rFonts w:ascii="Times New Roman" w:hAnsi="Times New Roman"/>
        </w:rPr>
        <w:t xml:space="preserve">From: </w:t>
      </w:r>
      <w:r w:rsidRPr="00B1220B">
        <w:rPr>
          <w:rFonts w:ascii="Times New Roman" w:hAnsi="Times New Roman"/>
        </w:rPr>
        <w:tab/>
        <w:t xml:space="preserve">Secondary education annual review team (Cornelis de Groot, Antoinette </w:t>
      </w:r>
      <w:proofErr w:type="spellStart"/>
      <w:r w:rsidRPr="00B1220B">
        <w:rPr>
          <w:rFonts w:ascii="Times New Roman" w:hAnsi="Times New Roman"/>
        </w:rPr>
        <w:t>Favazza</w:t>
      </w:r>
      <w:proofErr w:type="spellEnd"/>
      <w:r w:rsidRPr="00B1220B">
        <w:rPr>
          <w:rFonts w:ascii="Times New Roman" w:hAnsi="Times New Roman"/>
        </w:rPr>
        <w:t xml:space="preserve">, </w:t>
      </w:r>
    </w:p>
    <w:p w:rsidR="00B1220B" w:rsidRPr="00B1220B" w:rsidRDefault="00B1220B" w:rsidP="00B1220B">
      <w:pPr>
        <w:ind w:firstLine="720"/>
        <w:rPr>
          <w:rFonts w:ascii="Times New Roman" w:hAnsi="Times New Roman"/>
        </w:rPr>
      </w:pPr>
      <w:r>
        <w:rPr>
          <w:rFonts w:ascii="Times New Roman" w:hAnsi="Times New Roman"/>
        </w:rPr>
        <w:t>Diane Kern</w:t>
      </w:r>
      <w:r w:rsidRPr="00B1220B">
        <w:rPr>
          <w:rFonts w:ascii="Times New Roman" w:hAnsi="Times New Roman"/>
        </w:rPr>
        <w:t xml:space="preserve">, Bill Molloy, and </w:t>
      </w:r>
      <w:proofErr w:type="spellStart"/>
      <w:r w:rsidRPr="00B1220B">
        <w:rPr>
          <w:rFonts w:ascii="Times New Roman" w:hAnsi="Times New Roman"/>
        </w:rPr>
        <w:t>Minsuk</w:t>
      </w:r>
      <w:proofErr w:type="spellEnd"/>
      <w:r w:rsidRPr="00B1220B">
        <w:rPr>
          <w:rFonts w:ascii="Times New Roman" w:hAnsi="Times New Roman"/>
        </w:rPr>
        <w:t xml:space="preserve"> Shim (chair)).</w:t>
      </w:r>
    </w:p>
    <w:p w:rsidR="00EF240F" w:rsidRPr="00B1220B" w:rsidRDefault="00EF240F" w:rsidP="009A751C">
      <w:pPr>
        <w:rPr>
          <w:rFonts w:ascii="Times New Roman" w:hAnsi="Times New Roman"/>
        </w:rPr>
      </w:pPr>
      <w:r w:rsidRPr="00B1220B">
        <w:rPr>
          <w:rFonts w:ascii="Times New Roman" w:hAnsi="Times New Roman"/>
        </w:rPr>
        <w:tab/>
      </w:r>
    </w:p>
    <w:p w:rsidR="00EF240F" w:rsidRPr="00B1220B" w:rsidRDefault="00B1220B" w:rsidP="009A751C">
      <w:pPr>
        <w:rPr>
          <w:rFonts w:ascii="Times New Roman" w:hAnsi="Times New Roman"/>
        </w:rPr>
      </w:pPr>
      <w:r>
        <w:rPr>
          <w:rFonts w:ascii="Times New Roman" w:hAnsi="Times New Roman"/>
        </w:rPr>
        <w:t xml:space="preserve">Re:  </w:t>
      </w:r>
      <w:r>
        <w:rPr>
          <w:rFonts w:ascii="Times New Roman" w:hAnsi="Times New Roman"/>
        </w:rPr>
        <w:tab/>
      </w:r>
      <w:r w:rsidR="00EF240F" w:rsidRPr="00B1220B">
        <w:rPr>
          <w:rFonts w:ascii="Times New Roman" w:hAnsi="Times New Roman"/>
        </w:rPr>
        <w:t>Annual Review of Jay Fogleman</w:t>
      </w:r>
    </w:p>
    <w:p w:rsidR="00EF240F" w:rsidRPr="009A751C" w:rsidRDefault="00EF240F" w:rsidP="009A751C">
      <w:pPr>
        <w:rPr>
          <w:rFonts w:ascii="Times New Roman" w:hAnsi="Times New Roman"/>
        </w:rPr>
      </w:pPr>
    </w:p>
    <w:p w:rsidR="00EF240F" w:rsidRPr="009A751C" w:rsidRDefault="00B1220B" w:rsidP="009A751C">
      <w:pPr>
        <w:rPr>
          <w:rFonts w:ascii="Times New Roman" w:hAnsi="Times New Roman"/>
        </w:rPr>
      </w:pPr>
      <w:r>
        <w:rPr>
          <w:rFonts w:ascii="Times New Roman" w:hAnsi="Times New Roman"/>
        </w:rPr>
        <w:t>Upon careful review of the dossier presented by Dr. Jay Fogleman, t</w:t>
      </w:r>
      <w:r w:rsidR="00EF240F" w:rsidRPr="009A751C">
        <w:rPr>
          <w:rFonts w:ascii="Times New Roman" w:hAnsi="Times New Roman"/>
        </w:rPr>
        <w:t xml:space="preserve">he secondary </w:t>
      </w:r>
      <w:r>
        <w:rPr>
          <w:rFonts w:ascii="Times New Roman" w:hAnsi="Times New Roman"/>
        </w:rPr>
        <w:t xml:space="preserve">education team unanimously, </w:t>
      </w:r>
      <w:r w:rsidR="00EF240F" w:rsidRPr="009A751C">
        <w:rPr>
          <w:rFonts w:ascii="Times New Roman" w:hAnsi="Times New Roman"/>
        </w:rPr>
        <w:t>enthusiastically</w:t>
      </w:r>
      <w:r>
        <w:rPr>
          <w:rFonts w:ascii="Times New Roman" w:hAnsi="Times New Roman"/>
        </w:rPr>
        <w:t>, and without reservation</w:t>
      </w:r>
      <w:r w:rsidR="00EF240F" w:rsidRPr="009A751C">
        <w:rPr>
          <w:rFonts w:ascii="Times New Roman" w:hAnsi="Times New Roman"/>
        </w:rPr>
        <w:t xml:space="preserve"> supports his continued appointment and </w:t>
      </w:r>
      <w:r>
        <w:rPr>
          <w:rFonts w:ascii="Times New Roman" w:hAnsi="Times New Roman"/>
        </w:rPr>
        <w:t>his</w:t>
      </w:r>
      <w:r w:rsidR="00EF240F" w:rsidRPr="009A751C">
        <w:rPr>
          <w:rFonts w:ascii="Times New Roman" w:hAnsi="Times New Roman"/>
        </w:rPr>
        <w:t xml:space="preserve"> retention i</w:t>
      </w:r>
      <w:r>
        <w:rPr>
          <w:rFonts w:ascii="Times New Roman" w:hAnsi="Times New Roman"/>
        </w:rPr>
        <w:t xml:space="preserve">n rank of assistant professor. </w:t>
      </w:r>
      <w:r w:rsidR="00EF240F" w:rsidRPr="009A751C">
        <w:rPr>
          <w:rFonts w:ascii="Times New Roman" w:hAnsi="Times New Roman"/>
        </w:rPr>
        <w:t xml:space="preserve">Here we present </w:t>
      </w:r>
      <w:r>
        <w:rPr>
          <w:rFonts w:ascii="Times New Roman" w:hAnsi="Times New Roman"/>
        </w:rPr>
        <w:t>our findings</w:t>
      </w:r>
      <w:r w:rsidR="00EF240F" w:rsidRPr="009A751C">
        <w:rPr>
          <w:rFonts w:ascii="Times New Roman" w:hAnsi="Times New Roman"/>
        </w:rPr>
        <w:t xml:space="preserve"> in the areas of teaching, scholarship, and service since his appointment 2007.</w:t>
      </w:r>
    </w:p>
    <w:p w:rsidR="00EF240F" w:rsidRPr="009A751C" w:rsidRDefault="00EF240F" w:rsidP="009A751C">
      <w:pPr>
        <w:rPr>
          <w:rFonts w:ascii="Times New Roman" w:hAnsi="Times New Roman"/>
        </w:rPr>
      </w:pPr>
    </w:p>
    <w:p w:rsidR="0088167A" w:rsidRDefault="0088167A" w:rsidP="009A751C">
      <w:pPr>
        <w:rPr>
          <w:rFonts w:ascii="Times New Roman" w:hAnsi="Times New Roman"/>
          <w:u w:val="single"/>
        </w:rPr>
      </w:pPr>
      <w:r w:rsidRPr="0088167A">
        <w:rPr>
          <w:rFonts w:ascii="Times New Roman" w:hAnsi="Times New Roman"/>
          <w:u w:val="single"/>
        </w:rPr>
        <w:t>Teaching</w:t>
      </w:r>
    </w:p>
    <w:p w:rsidR="00EF240F" w:rsidRPr="0088167A" w:rsidRDefault="00EF240F" w:rsidP="009A751C">
      <w:pPr>
        <w:rPr>
          <w:rFonts w:ascii="Times New Roman" w:hAnsi="Times New Roman"/>
          <w:u w:val="single"/>
        </w:rPr>
      </w:pPr>
    </w:p>
    <w:p w:rsidR="00EF240F" w:rsidRPr="009A751C" w:rsidRDefault="00B1220B" w:rsidP="009A751C">
      <w:pPr>
        <w:rPr>
          <w:rFonts w:ascii="Times New Roman" w:hAnsi="Times New Roman"/>
        </w:rPr>
      </w:pPr>
      <w:r>
        <w:rPr>
          <w:rFonts w:ascii="Times New Roman" w:hAnsi="Times New Roman"/>
        </w:rPr>
        <w:t>D</w:t>
      </w:r>
      <w:r w:rsidRPr="009A751C">
        <w:rPr>
          <w:rFonts w:ascii="Times New Roman" w:hAnsi="Times New Roman"/>
        </w:rPr>
        <w:t>uring his first three years at URI</w:t>
      </w:r>
      <w:r>
        <w:rPr>
          <w:rFonts w:ascii="Times New Roman" w:hAnsi="Times New Roman"/>
        </w:rPr>
        <w:t>, Dr</w:t>
      </w:r>
      <w:r w:rsidR="00EF240F" w:rsidRPr="009A751C">
        <w:rPr>
          <w:rFonts w:ascii="Times New Roman" w:hAnsi="Times New Roman"/>
        </w:rPr>
        <w:t xml:space="preserve">. Fogleman taught and supervised 59 secondary science students in </w:t>
      </w:r>
      <w:r w:rsidR="005232DB">
        <w:rPr>
          <w:rFonts w:ascii="Times New Roman" w:hAnsi="Times New Roman"/>
        </w:rPr>
        <w:t xml:space="preserve">EDC430/431 </w:t>
      </w:r>
      <w:r w:rsidR="00EF240F" w:rsidRPr="009A751C">
        <w:rPr>
          <w:rFonts w:ascii="Times New Roman" w:hAnsi="Times New Roman"/>
        </w:rPr>
        <w:t>Science Methods and Materials and Clinical experiences (26 sin</w:t>
      </w:r>
      <w:r>
        <w:rPr>
          <w:rFonts w:ascii="Times New Roman" w:hAnsi="Times New Roman"/>
        </w:rPr>
        <w:t>ce 2009), as well as supervised</w:t>
      </w:r>
      <w:r w:rsidR="00EF240F" w:rsidRPr="009A751C">
        <w:rPr>
          <w:rFonts w:ascii="Times New Roman" w:hAnsi="Times New Roman"/>
        </w:rPr>
        <w:t xml:space="preserve"> 39 </w:t>
      </w:r>
      <w:r>
        <w:rPr>
          <w:rFonts w:ascii="Times New Roman" w:hAnsi="Times New Roman"/>
        </w:rPr>
        <w:t xml:space="preserve">as student teachers. </w:t>
      </w:r>
      <w:r w:rsidR="00EF240F" w:rsidRPr="009A751C">
        <w:rPr>
          <w:rFonts w:ascii="Times New Roman" w:hAnsi="Times New Roman"/>
        </w:rPr>
        <w:t>Additionally, he has taught a section of</w:t>
      </w:r>
      <w:r>
        <w:rPr>
          <w:rFonts w:ascii="Times New Roman" w:hAnsi="Times New Roman"/>
        </w:rPr>
        <w:t xml:space="preserve"> EDC 102/102H each fall with 63 and 28 students respectively. A</w:t>
      </w:r>
      <w:r w:rsidRPr="009A751C">
        <w:rPr>
          <w:rFonts w:ascii="Times New Roman" w:hAnsi="Times New Roman"/>
        </w:rPr>
        <w:t>s an untenured faculty member</w:t>
      </w:r>
      <w:r>
        <w:rPr>
          <w:rFonts w:ascii="Times New Roman" w:hAnsi="Times New Roman"/>
        </w:rPr>
        <w:t>,</w:t>
      </w:r>
      <w:r w:rsidR="00EF240F" w:rsidRPr="009A751C">
        <w:rPr>
          <w:rFonts w:ascii="Times New Roman" w:hAnsi="Times New Roman"/>
        </w:rPr>
        <w:t xml:space="preserve"> he was al</w:t>
      </w:r>
      <w:r>
        <w:rPr>
          <w:rFonts w:ascii="Times New Roman" w:hAnsi="Times New Roman"/>
        </w:rPr>
        <w:t xml:space="preserve">lowed a 3-credit course release, </w:t>
      </w:r>
      <w:r w:rsidRPr="009A751C">
        <w:rPr>
          <w:rFonts w:ascii="Times New Roman" w:hAnsi="Times New Roman"/>
        </w:rPr>
        <w:t>in his first year</w:t>
      </w:r>
      <w:r>
        <w:rPr>
          <w:rFonts w:ascii="Times New Roman" w:hAnsi="Times New Roman"/>
        </w:rPr>
        <w:t>.</w:t>
      </w:r>
    </w:p>
    <w:p w:rsidR="00EF240F" w:rsidRPr="009A751C" w:rsidRDefault="00EF240F" w:rsidP="009A751C">
      <w:pPr>
        <w:rPr>
          <w:rFonts w:ascii="Times New Roman" w:hAnsi="Times New Roman"/>
        </w:rPr>
      </w:pPr>
    </w:p>
    <w:p w:rsidR="00B1220B" w:rsidRDefault="00B1220B" w:rsidP="00B1220B">
      <w:pPr>
        <w:rPr>
          <w:rFonts w:ascii="Times New Roman" w:hAnsi="Times New Roman"/>
        </w:rPr>
      </w:pPr>
      <w:r w:rsidRPr="009A751C">
        <w:rPr>
          <w:rFonts w:ascii="Times New Roman" w:hAnsi="Times New Roman"/>
        </w:rPr>
        <w:t>As evidenced in his high marks on the Student</w:t>
      </w:r>
      <w:r w:rsidR="00AB5D05">
        <w:rPr>
          <w:rFonts w:ascii="Times New Roman" w:hAnsi="Times New Roman"/>
        </w:rPr>
        <w:t xml:space="preserve"> Evaluation of Teaching (SET),</w:t>
      </w:r>
      <w:r w:rsidR="005232DB">
        <w:rPr>
          <w:rFonts w:ascii="Times New Roman" w:hAnsi="Times New Roman"/>
        </w:rPr>
        <w:t xml:space="preserve"> generally in the upper 3 and lower 4 range, it is clear that</w:t>
      </w:r>
      <w:r w:rsidR="00AB5D05">
        <w:rPr>
          <w:rFonts w:ascii="Times New Roman" w:hAnsi="Times New Roman"/>
        </w:rPr>
        <w:t xml:space="preserve"> D</w:t>
      </w:r>
      <w:r w:rsidRPr="009A751C">
        <w:rPr>
          <w:rFonts w:ascii="Times New Roman" w:hAnsi="Times New Roman"/>
        </w:rPr>
        <w:t xml:space="preserve">r. </w:t>
      </w:r>
      <w:proofErr w:type="spellStart"/>
      <w:r w:rsidRPr="009A751C">
        <w:rPr>
          <w:rFonts w:ascii="Times New Roman" w:hAnsi="Times New Roman"/>
        </w:rPr>
        <w:t>Fogleman’s</w:t>
      </w:r>
      <w:proofErr w:type="spellEnd"/>
      <w:r w:rsidRPr="009A751C">
        <w:rPr>
          <w:rFonts w:ascii="Times New Roman" w:hAnsi="Times New Roman"/>
        </w:rPr>
        <w:t xml:space="preserve"> teaching efforts were well received in each course. </w:t>
      </w:r>
      <w:r w:rsidR="005232DB">
        <w:rPr>
          <w:rFonts w:ascii="Times New Roman" w:hAnsi="Times New Roman"/>
        </w:rPr>
        <w:t>He has particularly good marks in the areas of fostering student collaboration and encouraging student involvement. This is a result of his well-honed skills in employing on-line structures and learning environments, such as</w:t>
      </w:r>
      <w:del w:id="0" w:author="Jay Fogleman" w:date="2010-10-27T15:13:00Z">
        <w:r w:rsidR="005232DB" w:rsidDel="00B70350">
          <w:rPr>
            <w:rFonts w:ascii="Times New Roman" w:hAnsi="Times New Roman"/>
          </w:rPr>
          <w:delText xml:space="preserve"> </w:delText>
        </w:r>
      </w:del>
      <w:ins w:id="1" w:author="Jay Fogleman" w:date="2010-10-27T15:13:00Z">
        <w:r w:rsidR="00B70350">
          <w:rPr>
            <w:rFonts w:ascii="Times New Roman" w:hAnsi="Times New Roman"/>
          </w:rPr>
          <w:t xml:space="preserve"> wikis</w:t>
        </w:r>
      </w:ins>
      <w:del w:id="2" w:author="Jay Fogleman" w:date="2010-10-27T15:13:00Z">
        <w:r w:rsidR="005232DB" w:rsidDel="00B70350">
          <w:rPr>
            <w:rFonts w:ascii="Times New Roman" w:hAnsi="Times New Roman"/>
          </w:rPr>
          <w:delText>Wiki spaces</w:delText>
        </w:r>
      </w:del>
      <w:r w:rsidR="005232DB">
        <w:rPr>
          <w:rFonts w:ascii="Times New Roman" w:hAnsi="Times New Roman"/>
        </w:rPr>
        <w:t xml:space="preserve">. This accomplishment is noteworthy, because, especially in EDC430, students are very anxious toward the student teaching experience in the following semester. It is a testament to Dr. </w:t>
      </w:r>
      <w:proofErr w:type="spellStart"/>
      <w:r w:rsidR="005232DB">
        <w:rPr>
          <w:rFonts w:ascii="Times New Roman" w:hAnsi="Times New Roman"/>
        </w:rPr>
        <w:t>Fogleman’s</w:t>
      </w:r>
      <w:proofErr w:type="spellEnd"/>
      <w:r w:rsidR="005232DB">
        <w:rPr>
          <w:rFonts w:ascii="Times New Roman" w:hAnsi="Times New Roman"/>
        </w:rPr>
        <w:t xml:space="preserve"> craft as a teacher that these students rate him so favorably.</w:t>
      </w:r>
    </w:p>
    <w:p w:rsidR="00B1220B" w:rsidRPr="009A751C" w:rsidRDefault="00B1220B" w:rsidP="00B1220B">
      <w:pPr>
        <w:rPr>
          <w:rFonts w:ascii="Times New Roman" w:hAnsi="Times New Roman"/>
        </w:rPr>
      </w:pPr>
    </w:p>
    <w:p w:rsidR="00EF240F" w:rsidRPr="009A751C" w:rsidRDefault="00EF240F" w:rsidP="009A751C">
      <w:pPr>
        <w:rPr>
          <w:rFonts w:ascii="Times New Roman" w:hAnsi="Times New Roman"/>
        </w:rPr>
      </w:pPr>
      <w:r w:rsidRPr="009A751C">
        <w:rPr>
          <w:rFonts w:ascii="Times New Roman" w:hAnsi="Times New Roman"/>
        </w:rPr>
        <w:t xml:space="preserve">In his curriculum development and teaching he has revised course materials and teaching approaches to incorporate advanced technologies in order to reach a population of tech-savvy students with tools </w:t>
      </w:r>
      <w:r w:rsidR="005232DB" w:rsidRPr="009A751C">
        <w:rPr>
          <w:rFonts w:ascii="Times New Roman" w:hAnsi="Times New Roman"/>
        </w:rPr>
        <w:t xml:space="preserve">familiar </w:t>
      </w:r>
      <w:r w:rsidR="005232DB">
        <w:rPr>
          <w:rFonts w:ascii="Times New Roman" w:hAnsi="Times New Roman"/>
        </w:rPr>
        <w:t>to them that he uses</w:t>
      </w:r>
      <w:r w:rsidRPr="009A751C">
        <w:rPr>
          <w:rFonts w:ascii="Times New Roman" w:hAnsi="Times New Roman"/>
        </w:rPr>
        <w:t xml:space="preserve"> in </w:t>
      </w:r>
      <w:r w:rsidR="005232DB">
        <w:rPr>
          <w:rFonts w:ascii="Times New Roman" w:hAnsi="Times New Roman"/>
        </w:rPr>
        <w:t xml:space="preserve">the service of their learning. </w:t>
      </w:r>
      <w:r w:rsidRPr="009A751C">
        <w:rPr>
          <w:rFonts w:ascii="Times New Roman" w:hAnsi="Times New Roman"/>
        </w:rPr>
        <w:t xml:space="preserve">His use of Sakai </w:t>
      </w:r>
      <w:r w:rsidR="005232DB">
        <w:rPr>
          <w:rFonts w:ascii="Times New Roman" w:hAnsi="Times New Roman"/>
        </w:rPr>
        <w:t xml:space="preserve">and </w:t>
      </w:r>
      <w:proofErr w:type="spellStart"/>
      <w:r w:rsidRPr="009A751C">
        <w:rPr>
          <w:rFonts w:ascii="Times New Roman" w:hAnsi="Times New Roman"/>
        </w:rPr>
        <w:t>WikiSpace</w:t>
      </w:r>
      <w:ins w:id="3" w:author="Jay Fogleman" w:date="2010-10-27T15:13:00Z">
        <w:r w:rsidR="00B70350">
          <w:rPr>
            <w:rFonts w:ascii="Times New Roman" w:hAnsi="Times New Roman"/>
          </w:rPr>
          <w:t>s</w:t>
        </w:r>
      </w:ins>
      <w:proofErr w:type="spellEnd"/>
      <w:r w:rsidR="005232DB">
        <w:rPr>
          <w:rFonts w:ascii="Times New Roman" w:hAnsi="Times New Roman"/>
        </w:rPr>
        <w:t>,</w:t>
      </w:r>
      <w:r w:rsidRPr="009A751C">
        <w:rPr>
          <w:rFonts w:ascii="Times New Roman" w:hAnsi="Times New Roman"/>
        </w:rPr>
        <w:t xml:space="preserve"> among other tools</w:t>
      </w:r>
      <w:r w:rsidR="005232DB">
        <w:rPr>
          <w:rFonts w:ascii="Times New Roman" w:hAnsi="Times New Roman"/>
        </w:rPr>
        <w:t>,</w:t>
      </w:r>
      <w:r w:rsidRPr="009A751C">
        <w:rPr>
          <w:rFonts w:ascii="Times New Roman" w:hAnsi="Times New Roman"/>
        </w:rPr>
        <w:t xml:space="preserve"> has increased the extended attention of his students and allowed them more access to his expertise as wel</w:t>
      </w:r>
      <w:r w:rsidR="00985B56">
        <w:rPr>
          <w:rFonts w:ascii="Times New Roman" w:hAnsi="Times New Roman"/>
        </w:rPr>
        <w:t xml:space="preserve">l as that of their classmates. </w:t>
      </w:r>
      <w:r w:rsidRPr="009A751C">
        <w:rPr>
          <w:rFonts w:ascii="Times New Roman" w:hAnsi="Times New Roman"/>
        </w:rPr>
        <w:t xml:space="preserve">In developing these revisions, he has shown a high level of collegial collaboration by working with Dr. Julie </w:t>
      </w:r>
      <w:proofErr w:type="spellStart"/>
      <w:r w:rsidRPr="009A751C">
        <w:rPr>
          <w:rFonts w:ascii="Times New Roman" w:hAnsi="Times New Roman"/>
        </w:rPr>
        <w:t>Coiro</w:t>
      </w:r>
      <w:proofErr w:type="spellEnd"/>
      <w:r w:rsidRPr="009A751C">
        <w:rPr>
          <w:rFonts w:ascii="Times New Roman" w:hAnsi="Times New Roman"/>
        </w:rPr>
        <w:t xml:space="preserve"> in the reading program and Ms. Mona </w:t>
      </w:r>
      <w:proofErr w:type="spellStart"/>
      <w:r w:rsidRPr="009A751C">
        <w:rPr>
          <w:rFonts w:ascii="Times New Roman" w:hAnsi="Times New Roman"/>
        </w:rPr>
        <w:t>Niedbala</w:t>
      </w:r>
      <w:proofErr w:type="spellEnd"/>
      <w:r w:rsidRPr="009A751C">
        <w:rPr>
          <w:rFonts w:ascii="Times New Roman" w:hAnsi="Times New Roman"/>
        </w:rPr>
        <w:t xml:space="preserve"> in the</w:t>
      </w:r>
      <w:r w:rsidR="00985B56">
        <w:rPr>
          <w:rFonts w:ascii="Times New Roman" w:hAnsi="Times New Roman"/>
        </w:rPr>
        <w:t xml:space="preserve"> Education Curricular Library. </w:t>
      </w:r>
      <w:r w:rsidR="005232DB">
        <w:rPr>
          <w:rFonts w:ascii="Times New Roman" w:hAnsi="Times New Roman"/>
        </w:rPr>
        <w:t>Under his direction we are currently invest</w:t>
      </w:r>
      <w:r w:rsidR="00985B56">
        <w:rPr>
          <w:rFonts w:ascii="Times New Roman" w:hAnsi="Times New Roman"/>
        </w:rPr>
        <w:t>igating the potential for using</w:t>
      </w:r>
      <w:r w:rsidR="005232DB">
        <w:rPr>
          <w:rFonts w:ascii="Times New Roman" w:hAnsi="Times New Roman"/>
        </w:rPr>
        <w:t xml:space="preserve"> </w:t>
      </w:r>
      <w:proofErr w:type="spellStart"/>
      <w:r w:rsidR="005232DB">
        <w:rPr>
          <w:rFonts w:ascii="Times New Roman" w:hAnsi="Times New Roman"/>
        </w:rPr>
        <w:t>iPads</w:t>
      </w:r>
      <w:proofErr w:type="spellEnd"/>
      <w:r w:rsidR="005232DB">
        <w:rPr>
          <w:rFonts w:ascii="Times New Roman" w:hAnsi="Times New Roman"/>
        </w:rPr>
        <w:t xml:space="preserve"> and other portable devices by inservice and preservice teachers to promote reflection. </w:t>
      </w:r>
    </w:p>
    <w:p w:rsidR="00EF240F" w:rsidRPr="009A751C" w:rsidRDefault="00EF240F" w:rsidP="009A751C">
      <w:pPr>
        <w:rPr>
          <w:rFonts w:ascii="Times New Roman" w:hAnsi="Times New Roman"/>
        </w:rPr>
      </w:pPr>
    </w:p>
    <w:p w:rsidR="00EF240F" w:rsidRPr="009A751C" w:rsidRDefault="0043196A" w:rsidP="009A751C">
      <w:pPr>
        <w:rPr>
          <w:rFonts w:ascii="Times New Roman" w:hAnsi="Times New Roman"/>
        </w:rPr>
      </w:pPr>
      <w:r>
        <w:rPr>
          <w:rFonts w:ascii="Times New Roman" w:hAnsi="Times New Roman"/>
        </w:rPr>
        <w:t xml:space="preserve">Invariably you will see Dr. </w:t>
      </w:r>
      <w:proofErr w:type="spellStart"/>
      <w:r>
        <w:rPr>
          <w:rFonts w:ascii="Times New Roman" w:hAnsi="Times New Roman"/>
        </w:rPr>
        <w:t>Fogleman’s</w:t>
      </w:r>
      <w:proofErr w:type="spellEnd"/>
      <w:r>
        <w:rPr>
          <w:rFonts w:ascii="Times New Roman" w:hAnsi="Times New Roman"/>
        </w:rPr>
        <w:t xml:space="preserve"> office door open on the seventh floor in Chafee and quite often you will find him engaged with students and faculty members. Being available as a colleague and teacher is one of his hallmark traits. His interactions are always thoughtful and caring. He</w:t>
      </w:r>
      <w:r w:rsidR="00EF240F" w:rsidRPr="009A751C">
        <w:rPr>
          <w:rFonts w:ascii="Times New Roman" w:hAnsi="Times New Roman"/>
        </w:rPr>
        <w:t xml:space="preserve"> is responsible for admission decisions in secondary science and has been the major advisor of 59 secondary science students, 15 of whom are masters/Teacher C</w:t>
      </w:r>
      <w:r w:rsidR="00AB5D05">
        <w:rPr>
          <w:rFonts w:ascii="Times New Roman" w:hAnsi="Times New Roman"/>
        </w:rPr>
        <w:t xml:space="preserve">ertification Program students. </w:t>
      </w:r>
      <w:r w:rsidR="00EF240F" w:rsidRPr="009A751C">
        <w:rPr>
          <w:rFonts w:ascii="Times New Roman" w:hAnsi="Times New Roman"/>
        </w:rPr>
        <w:t>Additionally, he is serving on the doctoral committee of a Ph.D. student in geosciences.</w:t>
      </w:r>
    </w:p>
    <w:p w:rsidR="00EF240F" w:rsidRPr="009A751C" w:rsidRDefault="00EF240F" w:rsidP="009A751C">
      <w:pPr>
        <w:rPr>
          <w:rFonts w:ascii="Times New Roman" w:hAnsi="Times New Roman"/>
        </w:rPr>
      </w:pPr>
    </w:p>
    <w:p w:rsidR="0088167A" w:rsidRPr="0088167A" w:rsidRDefault="0088167A" w:rsidP="009A751C">
      <w:pPr>
        <w:rPr>
          <w:rFonts w:ascii="Times New Roman" w:hAnsi="Times New Roman"/>
          <w:u w:val="single"/>
        </w:rPr>
      </w:pPr>
      <w:r w:rsidRPr="0088167A">
        <w:rPr>
          <w:rFonts w:ascii="Times New Roman" w:hAnsi="Times New Roman"/>
          <w:u w:val="single"/>
        </w:rPr>
        <w:t>Scholarship</w:t>
      </w:r>
    </w:p>
    <w:p w:rsidR="00EF240F" w:rsidRPr="009A751C" w:rsidRDefault="00EF240F" w:rsidP="009A751C">
      <w:pPr>
        <w:rPr>
          <w:rFonts w:ascii="Times New Roman" w:hAnsi="Times New Roman"/>
        </w:rPr>
      </w:pPr>
    </w:p>
    <w:p w:rsidR="00EF240F" w:rsidRPr="009A751C" w:rsidRDefault="00EF240F" w:rsidP="009A751C">
      <w:pPr>
        <w:rPr>
          <w:rFonts w:ascii="Times New Roman" w:hAnsi="Times New Roman"/>
        </w:rPr>
      </w:pPr>
      <w:r w:rsidRPr="009A751C">
        <w:rPr>
          <w:rFonts w:ascii="Times New Roman" w:hAnsi="Times New Roman"/>
        </w:rPr>
        <w:t xml:space="preserve">Dr. Fogleman defended his dissertation in </w:t>
      </w:r>
      <w:proofErr w:type="gramStart"/>
      <w:r w:rsidRPr="009A751C">
        <w:rPr>
          <w:rFonts w:ascii="Times New Roman" w:hAnsi="Times New Roman"/>
        </w:rPr>
        <w:t>November,</w:t>
      </w:r>
      <w:proofErr w:type="gramEnd"/>
      <w:r w:rsidRPr="009A751C">
        <w:rPr>
          <w:rFonts w:ascii="Times New Roman" w:hAnsi="Times New Roman"/>
        </w:rPr>
        <w:t xml:space="preserve"> 2009.  His unusual thesis encompassed three separate studies in secondary science education, one of which was published in 2006 in the </w:t>
      </w:r>
      <w:del w:id="4" w:author="Jay Fogleman" w:date="2010-10-27T15:14:00Z">
        <w:r w:rsidRPr="009A751C" w:rsidDel="00B70350">
          <w:rPr>
            <w:rFonts w:ascii="Times New Roman" w:hAnsi="Times New Roman"/>
          </w:rPr>
          <w:delText>Journal of Research in Science Education (JRST)</w:delText>
        </w:r>
      </w:del>
      <w:ins w:id="5" w:author="Jay Fogleman" w:date="2010-10-27T15:14:00Z">
        <w:r w:rsidR="00B70350">
          <w:rPr>
            <w:rFonts w:ascii="Times New Roman" w:hAnsi="Times New Roman"/>
          </w:rPr>
          <w:t>Teaching Education</w:t>
        </w:r>
      </w:ins>
      <w:proofErr w:type="gramStart"/>
      <w:r w:rsidRPr="009A751C">
        <w:rPr>
          <w:rFonts w:ascii="Times New Roman" w:hAnsi="Times New Roman"/>
        </w:rPr>
        <w:t>,</w:t>
      </w:r>
      <w:ins w:id="6" w:author="Jay Fogleman" w:date="2010-10-27T15:14:00Z">
        <w:r w:rsidR="00B70350">
          <w:rPr>
            <w:rFonts w:ascii="Times New Roman" w:hAnsi="Times New Roman"/>
          </w:rPr>
          <w:t>.</w:t>
        </w:r>
      </w:ins>
      <w:proofErr w:type="gramEnd"/>
      <w:del w:id="7" w:author="Jay Fogleman" w:date="2010-10-27T15:14:00Z">
        <w:r w:rsidRPr="009A751C" w:rsidDel="00B70350">
          <w:rPr>
            <w:rFonts w:ascii="Times New Roman" w:hAnsi="Times New Roman"/>
          </w:rPr>
          <w:delText xml:space="preserve"> the premier research journal in science education with a typic</w:delText>
        </w:r>
        <w:r w:rsidR="00AB5D05" w:rsidDel="00B70350">
          <w:rPr>
            <w:rFonts w:ascii="Times New Roman" w:hAnsi="Times New Roman"/>
          </w:rPr>
          <w:delText>al acceptance rate of 3%</w:delText>
        </w:r>
      </w:del>
      <w:r w:rsidR="00AB5D05">
        <w:rPr>
          <w:rFonts w:ascii="Times New Roman" w:hAnsi="Times New Roman"/>
        </w:rPr>
        <w:t xml:space="preserve">. </w:t>
      </w:r>
      <w:r w:rsidR="004B20BB">
        <w:rPr>
          <w:rFonts w:ascii="Times New Roman" w:hAnsi="Times New Roman"/>
        </w:rPr>
        <w:t>A manuscript from o</w:t>
      </w:r>
      <w:r w:rsidRPr="009A751C">
        <w:rPr>
          <w:rFonts w:ascii="Times New Roman" w:hAnsi="Times New Roman"/>
        </w:rPr>
        <w:t xml:space="preserve">ne of the </w:t>
      </w:r>
      <w:r w:rsidR="004B20BB">
        <w:rPr>
          <w:rFonts w:ascii="Times New Roman" w:hAnsi="Times New Roman"/>
        </w:rPr>
        <w:t xml:space="preserve">two </w:t>
      </w:r>
      <w:r w:rsidRPr="009A751C">
        <w:rPr>
          <w:rFonts w:ascii="Times New Roman" w:hAnsi="Times New Roman"/>
        </w:rPr>
        <w:t xml:space="preserve">remaining studies is currently </w:t>
      </w:r>
      <w:del w:id="8" w:author="Jay Fogleman" w:date="2010-10-27T15:16:00Z">
        <w:r w:rsidR="0043196A" w:rsidDel="00B70350">
          <w:rPr>
            <w:rFonts w:ascii="Times New Roman" w:hAnsi="Times New Roman"/>
          </w:rPr>
          <w:delText>under review</w:delText>
        </w:r>
      </w:del>
      <w:ins w:id="9" w:author="Jay Fogleman" w:date="2010-10-27T15:16:00Z">
        <w:r w:rsidR="00B70350">
          <w:rPr>
            <w:rFonts w:ascii="Times New Roman" w:hAnsi="Times New Roman"/>
          </w:rPr>
          <w:t>in press</w:t>
        </w:r>
      </w:ins>
      <w:r w:rsidR="0043196A">
        <w:rPr>
          <w:rFonts w:ascii="Times New Roman" w:hAnsi="Times New Roman"/>
        </w:rPr>
        <w:t xml:space="preserve"> with</w:t>
      </w:r>
      <w:r w:rsidRPr="009A751C">
        <w:rPr>
          <w:rFonts w:ascii="Times New Roman" w:hAnsi="Times New Roman"/>
        </w:rPr>
        <w:t xml:space="preserve"> </w:t>
      </w:r>
      <w:ins w:id="10" w:author="Jay Fogleman" w:date="2010-10-27T15:15:00Z">
        <w:r w:rsidR="00B70350">
          <w:rPr>
            <w:rFonts w:ascii="Times New Roman" w:hAnsi="Times New Roman"/>
          </w:rPr>
          <w:t>the Journal of Research in Science Teaching (</w:t>
        </w:r>
      </w:ins>
      <w:r w:rsidRPr="009A751C">
        <w:rPr>
          <w:rFonts w:ascii="Times New Roman" w:hAnsi="Times New Roman"/>
        </w:rPr>
        <w:t>JRST</w:t>
      </w:r>
      <w:ins w:id="11" w:author="Jay Fogleman" w:date="2010-10-27T15:15:00Z">
        <w:r w:rsidR="00B70350">
          <w:rPr>
            <w:rFonts w:ascii="Times New Roman" w:hAnsi="Times New Roman"/>
          </w:rPr>
          <w:t xml:space="preserve">), the premier research </w:t>
        </w:r>
        <w:proofErr w:type="spellStart"/>
        <w:r w:rsidR="00B70350">
          <w:rPr>
            <w:rFonts w:ascii="Times New Roman" w:hAnsi="Times New Roman"/>
          </w:rPr>
          <w:t>jounrla</w:t>
        </w:r>
        <w:proofErr w:type="spellEnd"/>
        <w:r w:rsidR="00B70350">
          <w:rPr>
            <w:rFonts w:ascii="Times New Roman" w:hAnsi="Times New Roman"/>
          </w:rPr>
          <w:t xml:space="preserve"> in science education with a typical acceptance rate of 3</w:t>
        </w:r>
        <w:proofErr w:type="gramStart"/>
        <w:r w:rsidR="00B70350">
          <w:rPr>
            <w:rFonts w:ascii="Times New Roman" w:hAnsi="Times New Roman"/>
          </w:rPr>
          <w:t xml:space="preserve">% </w:t>
        </w:r>
      </w:ins>
      <w:r w:rsidRPr="009A751C">
        <w:rPr>
          <w:rFonts w:ascii="Times New Roman" w:hAnsi="Times New Roman"/>
        </w:rPr>
        <w:t>.</w:t>
      </w:r>
      <w:proofErr w:type="gramEnd"/>
      <w:r w:rsidRPr="009A751C">
        <w:rPr>
          <w:rFonts w:ascii="Times New Roman" w:hAnsi="Times New Roman"/>
        </w:rPr>
        <w:t xml:space="preserve"> He has published </w:t>
      </w:r>
      <w:r w:rsidR="0043196A" w:rsidRPr="009A751C">
        <w:rPr>
          <w:rFonts w:ascii="Times New Roman" w:hAnsi="Times New Roman"/>
        </w:rPr>
        <w:t xml:space="preserve">an </w:t>
      </w:r>
      <w:r w:rsidRPr="009A751C">
        <w:rPr>
          <w:rFonts w:ascii="Times New Roman" w:hAnsi="Times New Roman"/>
        </w:rPr>
        <w:t>article in 2010 in the Jour</w:t>
      </w:r>
      <w:r w:rsidR="00AB5D05">
        <w:rPr>
          <w:rFonts w:ascii="Times New Roman" w:hAnsi="Times New Roman"/>
        </w:rPr>
        <w:t xml:space="preserve">nal of Library Administration. </w:t>
      </w:r>
      <w:r w:rsidRPr="009A751C">
        <w:rPr>
          <w:rFonts w:ascii="Times New Roman" w:hAnsi="Times New Roman"/>
        </w:rPr>
        <w:t>In the last three years he has presented three papers at the annual meeting of the American Educational Research Association, as well as additional presentations for conferences sponsored by EDUCAUSE and the National Science Foundation. Since 2003 he has presented or co-presented nine refereed conference papers at AERA and the National Association of Researcher</w:t>
      </w:r>
      <w:r w:rsidR="00AB5D05">
        <w:rPr>
          <w:rFonts w:ascii="Times New Roman" w:hAnsi="Times New Roman"/>
        </w:rPr>
        <w:t xml:space="preserve">s in Science Teaching (NARST). </w:t>
      </w:r>
      <w:r w:rsidRPr="009A751C">
        <w:rPr>
          <w:rFonts w:ascii="Times New Roman" w:hAnsi="Times New Roman"/>
        </w:rPr>
        <w:t>His publications and works in progress are particularly impressive given the time and effort he devoted to completing his dissertation in addition to making extensive contributions to the School of Education and the state science leadership in teaching and service.</w:t>
      </w:r>
    </w:p>
    <w:p w:rsidR="00EF240F" w:rsidRPr="009A751C" w:rsidRDefault="00EF240F" w:rsidP="009A751C">
      <w:pPr>
        <w:rPr>
          <w:rFonts w:ascii="Times New Roman" w:hAnsi="Times New Roman"/>
        </w:rPr>
      </w:pPr>
    </w:p>
    <w:p w:rsidR="00EF240F" w:rsidRPr="009A751C" w:rsidRDefault="00EF240F" w:rsidP="009A751C">
      <w:pPr>
        <w:rPr>
          <w:rFonts w:ascii="Times New Roman" w:hAnsi="Times New Roman"/>
        </w:rPr>
      </w:pPr>
      <w:r w:rsidRPr="009A751C">
        <w:rPr>
          <w:rFonts w:ascii="Times New Roman" w:hAnsi="Times New Roman"/>
        </w:rPr>
        <w:t>In terms of grant writing, he assisted a statewide group in obtaining a $12.5 million Math/Science Partnership grant (The Rhode Island Technology-Enhanced Science Program--RITES) from the National Science Foundation that focuses on secondary science education in the state. On this grant, he studies</w:t>
      </w:r>
      <w:ins w:id="12" w:author="Jay Fogleman" w:date="2010-10-27T15:17:00Z">
        <w:r w:rsidR="00B70350">
          <w:rPr>
            <w:rFonts w:ascii="Times New Roman" w:hAnsi="Times New Roman"/>
          </w:rPr>
          <w:t xml:space="preserve"> the effects of school level variables on the RITES implementation as well as what forms of professional development teachers fine salient within the program</w:t>
        </w:r>
      </w:ins>
      <w:del w:id="13" w:author="Jay Fogleman" w:date="2010-10-27T15:19:00Z">
        <w:r w:rsidRPr="009A751C" w:rsidDel="00B70350">
          <w:rPr>
            <w:rFonts w:ascii="Times New Roman" w:hAnsi="Times New Roman"/>
          </w:rPr>
          <w:delText xml:space="preserve"> </w:delText>
        </w:r>
        <w:commentRangeStart w:id="14"/>
        <w:r w:rsidRPr="009A751C" w:rsidDel="00B70350">
          <w:rPr>
            <w:rFonts w:ascii="Times New Roman" w:hAnsi="Times New Roman"/>
          </w:rPr>
          <w:delText>program</w:delText>
        </w:r>
        <w:commentRangeEnd w:id="14"/>
        <w:r w:rsidR="0043196A" w:rsidDel="00B70350">
          <w:rPr>
            <w:rStyle w:val="CommentReference"/>
            <w:vanish/>
          </w:rPr>
          <w:commentReference w:id="14"/>
        </w:r>
        <w:r w:rsidRPr="009A751C" w:rsidDel="00B70350">
          <w:rPr>
            <w:rFonts w:ascii="Times New Roman" w:hAnsi="Times New Roman"/>
          </w:rPr>
          <w:delText xml:space="preserve"> effects at various stages of implementation</w:delText>
        </w:r>
      </w:del>
      <w:r w:rsidR="00AB5D05">
        <w:rPr>
          <w:rFonts w:ascii="Times New Roman" w:hAnsi="Times New Roman"/>
        </w:rPr>
        <w:t xml:space="preserve">. </w:t>
      </w:r>
      <w:r w:rsidRPr="009A751C">
        <w:rPr>
          <w:rFonts w:ascii="Times New Roman" w:hAnsi="Times New Roman"/>
        </w:rPr>
        <w:t>His major contribution to this large-scale grant effort is to do research on the outcomes of interventions that emerge from the efforts</w:t>
      </w:r>
      <w:r w:rsidR="00AB5D05">
        <w:rPr>
          <w:rFonts w:ascii="Times New Roman" w:hAnsi="Times New Roman"/>
        </w:rPr>
        <w:t xml:space="preserve">. </w:t>
      </w:r>
      <w:r w:rsidRPr="009A751C">
        <w:rPr>
          <w:rFonts w:ascii="Times New Roman" w:hAnsi="Times New Roman"/>
        </w:rPr>
        <w:t>This will allow him to build a research agenda based on local efforts to improve science achievement in RI secondary schools.</w:t>
      </w:r>
    </w:p>
    <w:p w:rsidR="00EF240F" w:rsidRPr="009A751C" w:rsidRDefault="00EF240F" w:rsidP="009A751C">
      <w:pPr>
        <w:rPr>
          <w:rFonts w:ascii="Times New Roman" w:hAnsi="Times New Roman"/>
        </w:rPr>
      </w:pPr>
    </w:p>
    <w:p w:rsidR="0088167A" w:rsidRPr="0088167A" w:rsidRDefault="0088167A" w:rsidP="009A751C">
      <w:pPr>
        <w:rPr>
          <w:rFonts w:ascii="Times New Roman" w:hAnsi="Times New Roman"/>
          <w:u w:val="single"/>
        </w:rPr>
      </w:pPr>
      <w:r w:rsidRPr="0088167A">
        <w:rPr>
          <w:rFonts w:ascii="Times New Roman" w:hAnsi="Times New Roman"/>
          <w:u w:val="single"/>
        </w:rPr>
        <w:t>Service</w:t>
      </w:r>
    </w:p>
    <w:p w:rsidR="00EF240F" w:rsidRPr="009A751C" w:rsidRDefault="00EF240F" w:rsidP="009A751C">
      <w:pPr>
        <w:rPr>
          <w:rFonts w:ascii="Times New Roman" w:hAnsi="Times New Roman"/>
        </w:rPr>
      </w:pPr>
    </w:p>
    <w:p w:rsidR="004B20BB" w:rsidRDefault="00AB5D05" w:rsidP="009A751C">
      <w:pPr>
        <w:rPr>
          <w:rFonts w:ascii="Times New Roman" w:hAnsi="Times New Roman"/>
        </w:rPr>
      </w:pPr>
      <w:r>
        <w:rPr>
          <w:rFonts w:ascii="Times New Roman" w:hAnsi="Times New Roman"/>
        </w:rPr>
        <w:t>D</w:t>
      </w:r>
      <w:r w:rsidR="00EF240F" w:rsidRPr="009A751C">
        <w:rPr>
          <w:rFonts w:ascii="Times New Roman" w:hAnsi="Times New Roman"/>
        </w:rPr>
        <w:t>r. Fogleman has been an active contributor to the School of Education especially responding to the urgent need for revisions for national</w:t>
      </w:r>
      <w:r w:rsidR="004B20BB">
        <w:rPr>
          <w:rFonts w:ascii="Times New Roman" w:hAnsi="Times New Roman"/>
        </w:rPr>
        <w:t xml:space="preserve"> </w:t>
      </w:r>
      <w:r w:rsidR="00EF240F" w:rsidRPr="009A751C">
        <w:rPr>
          <w:rFonts w:ascii="Times New Roman" w:hAnsi="Times New Roman"/>
        </w:rPr>
        <w:t xml:space="preserve">and state accreditation. </w:t>
      </w:r>
      <w:r w:rsidR="004B20BB">
        <w:rPr>
          <w:rFonts w:ascii="Times New Roman" w:hAnsi="Times New Roman"/>
        </w:rPr>
        <w:t xml:space="preserve">During his first years as the </w:t>
      </w:r>
      <w:r w:rsidR="004B20BB" w:rsidRPr="009A751C">
        <w:rPr>
          <w:rFonts w:ascii="Times New Roman" w:hAnsi="Times New Roman"/>
        </w:rPr>
        <w:t>secondary</w:t>
      </w:r>
      <w:r w:rsidR="004B20BB">
        <w:rPr>
          <w:rFonts w:ascii="Times New Roman" w:hAnsi="Times New Roman"/>
        </w:rPr>
        <w:t xml:space="preserve"> education</w:t>
      </w:r>
      <w:r w:rsidR="004B20BB" w:rsidRPr="009A751C">
        <w:rPr>
          <w:rFonts w:ascii="Times New Roman" w:hAnsi="Times New Roman"/>
        </w:rPr>
        <w:t xml:space="preserve"> science faculty member, </w:t>
      </w:r>
      <w:r w:rsidR="004B20BB">
        <w:rPr>
          <w:rFonts w:ascii="Times New Roman" w:hAnsi="Times New Roman"/>
        </w:rPr>
        <w:t xml:space="preserve">he </w:t>
      </w:r>
      <w:r w:rsidR="004B20BB" w:rsidRPr="009A751C">
        <w:rPr>
          <w:rFonts w:ascii="Times New Roman" w:hAnsi="Times New Roman"/>
        </w:rPr>
        <w:t>revise</w:t>
      </w:r>
      <w:r w:rsidR="004B20BB">
        <w:rPr>
          <w:rFonts w:ascii="Times New Roman" w:hAnsi="Times New Roman"/>
        </w:rPr>
        <w:t>d the documentation regarding</w:t>
      </w:r>
      <w:r w:rsidR="004B20BB" w:rsidRPr="009A751C">
        <w:rPr>
          <w:rFonts w:ascii="Times New Roman" w:hAnsi="Times New Roman"/>
        </w:rPr>
        <w:t xml:space="preserve"> the secondary science teacher education </w:t>
      </w:r>
      <w:r w:rsidR="004B20BB">
        <w:rPr>
          <w:rFonts w:ascii="Times New Roman" w:hAnsi="Times New Roman"/>
        </w:rPr>
        <w:t xml:space="preserve">program </w:t>
      </w:r>
      <w:r w:rsidR="004B20BB" w:rsidRPr="009A751C">
        <w:rPr>
          <w:rFonts w:ascii="Times New Roman" w:hAnsi="Times New Roman"/>
        </w:rPr>
        <w:t>for the National Council for the Accreditation of Teacher Education (NCATE) and Rhode Island accreditation reviews</w:t>
      </w:r>
      <w:r w:rsidR="004B20BB">
        <w:rPr>
          <w:rFonts w:ascii="Times New Roman" w:hAnsi="Times New Roman"/>
        </w:rPr>
        <w:t xml:space="preserve">. He successfully </w:t>
      </w:r>
      <w:r w:rsidR="004B20BB" w:rsidRPr="009A751C">
        <w:rPr>
          <w:rFonts w:ascii="Times New Roman" w:hAnsi="Times New Roman"/>
        </w:rPr>
        <w:t>demonstrate</w:t>
      </w:r>
      <w:r w:rsidR="004B20BB">
        <w:rPr>
          <w:rFonts w:ascii="Times New Roman" w:hAnsi="Times New Roman"/>
        </w:rPr>
        <w:t>d</w:t>
      </w:r>
      <w:r w:rsidR="004B20BB" w:rsidRPr="009A751C">
        <w:rPr>
          <w:rFonts w:ascii="Times New Roman" w:hAnsi="Times New Roman"/>
        </w:rPr>
        <w:t xml:space="preserve"> the connection to national standards for secondary science teaching and the Rhode Island Professional Teaching Standards.</w:t>
      </w:r>
      <w:r w:rsidR="004B20BB">
        <w:rPr>
          <w:rFonts w:ascii="Times New Roman" w:hAnsi="Times New Roman"/>
        </w:rPr>
        <w:t xml:space="preserve"> His program is recognized nationally and in the State of Rhode Island.</w:t>
      </w:r>
    </w:p>
    <w:p w:rsidR="004B20BB" w:rsidRDefault="004B20BB" w:rsidP="009A751C">
      <w:pPr>
        <w:rPr>
          <w:rFonts w:ascii="Times New Roman" w:hAnsi="Times New Roman"/>
        </w:rPr>
      </w:pPr>
    </w:p>
    <w:p w:rsidR="00FE00E2" w:rsidRDefault="00FE00E2" w:rsidP="009A751C">
      <w:pPr>
        <w:rPr>
          <w:rFonts w:ascii="Times New Roman" w:hAnsi="Times New Roman"/>
        </w:rPr>
      </w:pPr>
      <w:r>
        <w:rPr>
          <w:rFonts w:ascii="Times New Roman" w:hAnsi="Times New Roman"/>
        </w:rPr>
        <w:t>Dr. Fogleman is a valued member of our team. AT our monthly meetings he makes thoughtful contributions and maintains a Sakai webpage for the team where we collect important documentation. He serves on annual review committees, represents the team at open houses, and participates in other team-shared responsibilities. He is a very approachable, reliable, and valued colleague.</w:t>
      </w:r>
    </w:p>
    <w:p w:rsidR="00FE00E2" w:rsidRDefault="00FE00E2" w:rsidP="009A751C">
      <w:pPr>
        <w:rPr>
          <w:rFonts w:ascii="Times New Roman" w:hAnsi="Times New Roman"/>
        </w:rPr>
      </w:pPr>
    </w:p>
    <w:p w:rsidR="00EF240F" w:rsidRPr="009A751C" w:rsidRDefault="00EF240F" w:rsidP="009A751C">
      <w:pPr>
        <w:rPr>
          <w:rFonts w:ascii="Times New Roman" w:hAnsi="Times New Roman"/>
        </w:rPr>
      </w:pPr>
      <w:r w:rsidRPr="009A751C">
        <w:rPr>
          <w:rFonts w:ascii="Times New Roman" w:hAnsi="Times New Roman"/>
        </w:rPr>
        <w:t>He serves on the Curriculum Materials Advisory Committee</w:t>
      </w:r>
      <w:del w:id="15" w:author="Jay Fogleman" w:date="2010-10-27T15:20:00Z">
        <w:r w:rsidR="00AB5D05" w:rsidDel="00B70350">
          <w:rPr>
            <w:rFonts w:ascii="Times New Roman" w:hAnsi="Times New Roman"/>
          </w:rPr>
          <w:delText xml:space="preserve">. </w:delText>
        </w:r>
        <w:r w:rsidRPr="009A751C" w:rsidDel="00B70350">
          <w:rPr>
            <w:rFonts w:ascii="Times New Roman" w:hAnsi="Times New Roman"/>
          </w:rPr>
          <w:delText>He has joined</w:delText>
        </w:r>
      </w:del>
      <w:ins w:id="16" w:author="Jay Fogleman" w:date="2010-10-27T15:20:00Z">
        <w:r w:rsidR="00B70350">
          <w:rPr>
            <w:rFonts w:ascii="Times New Roman" w:hAnsi="Times New Roman"/>
          </w:rPr>
          <w:t xml:space="preserve"> as well </w:t>
        </w:r>
        <w:proofErr w:type="gramStart"/>
        <w:r w:rsidR="00B70350">
          <w:rPr>
            <w:rFonts w:ascii="Times New Roman" w:hAnsi="Times New Roman"/>
          </w:rPr>
          <w:t xml:space="preserve">as </w:t>
        </w:r>
      </w:ins>
      <w:r w:rsidRPr="009A751C">
        <w:rPr>
          <w:rFonts w:ascii="Times New Roman" w:hAnsi="Times New Roman"/>
        </w:rPr>
        <w:t xml:space="preserve"> the</w:t>
      </w:r>
      <w:proofErr w:type="gramEnd"/>
      <w:r w:rsidRPr="009A751C">
        <w:rPr>
          <w:rFonts w:ascii="Times New Roman" w:hAnsi="Times New Roman"/>
        </w:rPr>
        <w:t xml:space="preserve"> HSS College</w:t>
      </w:r>
      <w:r w:rsidR="00AB5D05">
        <w:rPr>
          <w:rFonts w:ascii="Times New Roman" w:hAnsi="Times New Roman"/>
        </w:rPr>
        <w:t xml:space="preserve"> Scholastic Standing Committee.</w:t>
      </w:r>
      <w:r w:rsidRPr="009A751C">
        <w:rPr>
          <w:rFonts w:ascii="Times New Roman" w:hAnsi="Times New Roman"/>
        </w:rPr>
        <w:t xml:space="preserve"> </w:t>
      </w:r>
      <w:del w:id="17" w:author="Jay Fogleman" w:date="2010-10-27T15:20:00Z">
        <w:r w:rsidRPr="009A751C" w:rsidDel="00B70350">
          <w:rPr>
            <w:rFonts w:ascii="Times New Roman" w:hAnsi="Times New Roman"/>
          </w:rPr>
          <w:delText>He is a</w:delText>
        </w:r>
      </w:del>
      <w:ins w:id="18" w:author="Jay Fogleman" w:date="2010-10-27T15:20:00Z">
        <w:r w:rsidR="00B70350">
          <w:rPr>
            <w:rFonts w:ascii="Times New Roman" w:hAnsi="Times New Roman"/>
          </w:rPr>
          <w:t>In past years, he served as</w:t>
        </w:r>
      </w:ins>
      <w:r w:rsidRPr="009A751C">
        <w:rPr>
          <w:rFonts w:ascii="Times New Roman" w:hAnsi="Times New Roman"/>
        </w:rPr>
        <w:t xml:space="preserve"> member of the URI Transportation Center, </w:t>
      </w:r>
      <w:r w:rsidR="00FE00E2">
        <w:rPr>
          <w:rFonts w:ascii="Times New Roman" w:hAnsi="Times New Roman"/>
        </w:rPr>
        <w:t>where he help</w:t>
      </w:r>
      <w:ins w:id="19" w:author="Jay Fogleman" w:date="2010-10-27T15:21:00Z">
        <w:r w:rsidR="00B70350">
          <w:rPr>
            <w:rFonts w:ascii="Times New Roman" w:hAnsi="Times New Roman"/>
          </w:rPr>
          <w:t>ed</w:t>
        </w:r>
      </w:ins>
      <w:del w:id="20" w:author="Jay Fogleman" w:date="2010-10-27T15:21:00Z">
        <w:r w:rsidR="00FE00E2" w:rsidDel="00B70350">
          <w:rPr>
            <w:rFonts w:ascii="Times New Roman" w:hAnsi="Times New Roman"/>
          </w:rPr>
          <w:delText>s</w:delText>
        </w:r>
      </w:del>
      <w:r w:rsidR="00FE00E2">
        <w:rPr>
          <w:rFonts w:ascii="Times New Roman" w:hAnsi="Times New Roman"/>
        </w:rPr>
        <w:t xml:space="preserve"> with</w:t>
      </w:r>
      <w:r w:rsidRPr="009A751C">
        <w:rPr>
          <w:rFonts w:ascii="Times New Roman" w:hAnsi="Times New Roman"/>
        </w:rPr>
        <w:t xml:space="preserve"> review</w:t>
      </w:r>
      <w:r w:rsidR="00FE00E2">
        <w:rPr>
          <w:rFonts w:ascii="Times New Roman" w:hAnsi="Times New Roman"/>
        </w:rPr>
        <w:t>ing</w:t>
      </w:r>
      <w:r w:rsidRPr="009A751C">
        <w:rPr>
          <w:rFonts w:ascii="Times New Roman" w:hAnsi="Times New Roman"/>
        </w:rPr>
        <w:t xml:space="preserve"> proposals of education-related projects</w:t>
      </w:r>
      <w:r w:rsidR="00FE00E2">
        <w:rPr>
          <w:rFonts w:ascii="Times New Roman" w:hAnsi="Times New Roman"/>
        </w:rPr>
        <w:t xml:space="preserve">. </w:t>
      </w:r>
      <w:r w:rsidRPr="009A751C">
        <w:rPr>
          <w:rFonts w:ascii="Times New Roman" w:hAnsi="Times New Roman"/>
        </w:rPr>
        <w:t xml:space="preserve">He was appointed by the Rhode Island Department of Education to serve as a member of the Rhode Island Science Leadership Council that considers policy and makes recommendations to the state education agency related to science curriculum and teaching in </w:t>
      </w:r>
      <w:r w:rsidR="00FE00E2">
        <w:rPr>
          <w:rFonts w:ascii="Times New Roman" w:hAnsi="Times New Roman"/>
        </w:rPr>
        <w:t xml:space="preserve">public schools. </w:t>
      </w:r>
      <w:r w:rsidR="00FE00E2" w:rsidRPr="009A751C">
        <w:rPr>
          <w:rFonts w:ascii="Times New Roman" w:hAnsi="Times New Roman"/>
        </w:rPr>
        <w:t>He has served as a reviewer for conference proposals for science research for the American Educational Research Association and the National Association of Research in Science Teaching.</w:t>
      </w:r>
    </w:p>
    <w:p w:rsidR="00FE00E2" w:rsidRDefault="00FE00E2" w:rsidP="009A751C">
      <w:pPr>
        <w:rPr>
          <w:rFonts w:ascii="Times New Roman" w:hAnsi="Times New Roman"/>
        </w:rPr>
      </w:pPr>
    </w:p>
    <w:p w:rsidR="00EF240F" w:rsidRPr="009A751C" w:rsidRDefault="00EF240F" w:rsidP="009A751C">
      <w:pPr>
        <w:rPr>
          <w:rFonts w:ascii="Times New Roman" w:hAnsi="Times New Roman"/>
        </w:rPr>
      </w:pPr>
      <w:r w:rsidRPr="009A751C">
        <w:rPr>
          <w:rFonts w:ascii="Times New Roman" w:hAnsi="Times New Roman"/>
        </w:rPr>
        <w:t>From the beginning of his appointment he demonstrated his respect for contributing to school reform by serving on School Improvement teams in a local school district and has served as a judge for local and statewide science fairs</w:t>
      </w:r>
      <w:r w:rsidR="00AB5D05">
        <w:rPr>
          <w:rFonts w:ascii="Times New Roman" w:hAnsi="Times New Roman"/>
        </w:rPr>
        <w:t>.</w:t>
      </w:r>
    </w:p>
    <w:p w:rsidR="00EF240F" w:rsidRPr="009A751C" w:rsidRDefault="00EF240F" w:rsidP="009A751C">
      <w:pPr>
        <w:rPr>
          <w:rFonts w:ascii="Times New Roman" w:hAnsi="Times New Roman"/>
        </w:rPr>
      </w:pPr>
    </w:p>
    <w:p w:rsidR="0088167A" w:rsidRDefault="0088167A" w:rsidP="009A751C">
      <w:pPr>
        <w:rPr>
          <w:rFonts w:ascii="Times New Roman" w:hAnsi="Times New Roman"/>
        </w:rPr>
      </w:pPr>
    </w:p>
    <w:p w:rsidR="0088167A" w:rsidRPr="0088167A" w:rsidRDefault="0088167A" w:rsidP="009A751C">
      <w:pPr>
        <w:rPr>
          <w:rFonts w:ascii="Times New Roman" w:hAnsi="Times New Roman"/>
          <w:u w:val="single"/>
        </w:rPr>
      </w:pPr>
      <w:r w:rsidRPr="0088167A">
        <w:rPr>
          <w:rFonts w:ascii="Times New Roman" w:hAnsi="Times New Roman"/>
          <w:u w:val="single"/>
        </w:rPr>
        <w:t>Summary</w:t>
      </w:r>
    </w:p>
    <w:p w:rsidR="00EF240F" w:rsidRPr="009A751C" w:rsidRDefault="00EF240F" w:rsidP="009A751C">
      <w:pPr>
        <w:rPr>
          <w:rFonts w:ascii="Times New Roman" w:hAnsi="Times New Roman"/>
        </w:rPr>
      </w:pPr>
    </w:p>
    <w:p w:rsidR="00EF240F" w:rsidRPr="009A751C" w:rsidRDefault="00AB5D05" w:rsidP="009A751C">
      <w:pPr>
        <w:rPr>
          <w:rFonts w:ascii="Times New Roman" w:hAnsi="Times New Roman"/>
        </w:rPr>
      </w:pPr>
      <w:r>
        <w:rPr>
          <w:rFonts w:ascii="Times New Roman" w:hAnsi="Times New Roman"/>
        </w:rPr>
        <w:t>D</w:t>
      </w:r>
      <w:r w:rsidR="00EF240F" w:rsidRPr="009A751C">
        <w:rPr>
          <w:rFonts w:ascii="Times New Roman" w:hAnsi="Times New Roman"/>
        </w:rPr>
        <w:t>r. Fogleman has demonstrated an interest in promoting exchanges of ideas and creative approaches among colleagues con</w:t>
      </w:r>
      <w:r w:rsidR="00FE00E2">
        <w:rPr>
          <w:rFonts w:ascii="Times New Roman" w:hAnsi="Times New Roman"/>
        </w:rPr>
        <w:t xml:space="preserve">cerning research and teaching. </w:t>
      </w:r>
      <w:r w:rsidR="00EF240F" w:rsidRPr="009A751C">
        <w:rPr>
          <w:rFonts w:ascii="Times New Roman" w:hAnsi="Times New Roman"/>
        </w:rPr>
        <w:t>His commitment to our students as well as engaging with the field of practice from the cla</w:t>
      </w:r>
      <w:r w:rsidR="00FE00E2">
        <w:rPr>
          <w:rFonts w:ascii="Times New Roman" w:hAnsi="Times New Roman"/>
        </w:rPr>
        <w:t>ssroom level to the state level</w:t>
      </w:r>
      <w:r w:rsidR="00EF240F" w:rsidRPr="009A751C">
        <w:rPr>
          <w:rFonts w:ascii="Times New Roman" w:hAnsi="Times New Roman"/>
        </w:rPr>
        <w:t xml:space="preserve"> shows the contribution</w:t>
      </w:r>
      <w:r w:rsidR="00FE00E2">
        <w:rPr>
          <w:rFonts w:ascii="Times New Roman" w:hAnsi="Times New Roman"/>
        </w:rPr>
        <w:t>s</w:t>
      </w:r>
      <w:r w:rsidR="00EF240F" w:rsidRPr="009A751C">
        <w:rPr>
          <w:rFonts w:ascii="Times New Roman" w:hAnsi="Times New Roman"/>
        </w:rPr>
        <w:t xml:space="preserve"> he is making in the wider community. He has a clear view of reform practices in his field and has already shared his talent and insights to enhance teaching practice in </w:t>
      </w:r>
      <w:r w:rsidR="00FE00E2">
        <w:rPr>
          <w:rFonts w:ascii="Times New Roman" w:hAnsi="Times New Roman"/>
        </w:rPr>
        <w:t xml:space="preserve">local </w:t>
      </w:r>
      <w:r w:rsidR="00EF240F" w:rsidRPr="009A751C">
        <w:rPr>
          <w:rFonts w:ascii="Times New Roman" w:hAnsi="Times New Roman"/>
        </w:rPr>
        <w:t>school districts</w:t>
      </w:r>
      <w:r w:rsidR="00FE00E2">
        <w:rPr>
          <w:rFonts w:ascii="Times New Roman" w:hAnsi="Times New Roman"/>
        </w:rPr>
        <w:t xml:space="preserve"> and in higher education.  The secondary t</w:t>
      </w:r>
      <w:r w:rsidR="00EF240F" w:rsidRPr="009A751C">
        <w:rPr>
          <w:rFonts w:ascii="Times New Roman" w:hAnsi="Times New Roman"/>
        </w:rPr>
        <w:t xml:space="preserve">eam members </w:t>
      </w:r>
      <w:r w:rsidR="00FE00E2">
        <w:rPr>
          <w:rFonts w:ascii="Times New Roman" w:hAnsi="Times New Roman"/>
        </w:rPr>
        <w:t>in review of this dossier and in their experience of the close work with</w:t>
      </w:r>
      <w:r>
        <w:rPr>
          <w:rFonts w:ascii="Times New Roman" w:hAnsi="Times New Roman"/>
        </w:rPr>
        <w:t xml:space="preserve"> D</w:t>
      </w:r>
      <w:r w:rsidR="00EF240F" w:rsidRPr="009A751C">
        <w:rPr>
          <w:rFonts w:ascii="Times New Roman" w:hAnsi="Times New Roman"/>
        </w:rPr>
        <w:t>r. Fogleman enthusiastically</w:t>
      </w:r>
      <w:r w:rsidR="00FE00E2">
        <w:rPr>
          <w:rFonts w:ascii="Times New Roman" w:hAnsi="Times New Roman"/>
        </w:rPr>
        <w:t xml:space="preserve"> and without reservation</w:t>
      </w:r>
      <w:r w:rsidR="00EF240F" w:rsidRPr="009A751C">
        <w:rPr>
          <w:rFonts w:ascii="Times New Roman" w:hAnsi="Times New Roman"/>
        </w:rPr>
        <w:t xml:space="preserve"> re</w:t>
      </w:r>
      <w:r>
        <w:rPr>
          <w:rFonts w:ascii="Times New Roman" w:hAnsi="Times New Roman"/>
        </w:rPr>
        <w:t xml:space="preserve">commend his retention in rank. </w:t>
      </w:r>
      <w:r w:rsidR="00EF240F" w:rsidRPr="009A751C">
        <w:rPr>
          <w:rFonts w:ascii="Times New Roman" w:hAnsi="Times New Roman"/>
        </w:rPr>
        <w:t xml:space="preserve">The team strongly recommends that the Dean and Director provide Dr. Fogleman with 1-course release, customary for untenured assistant professors, to enable him to continue his high quality teaching while progressing with his ongoing research agenda.  </w:t>
      </w:r>
    </w:p>
    <w:sectPr w:rsidR="00EF240F" w:rsidRPr="009A751C" w:rsidSect="00B1220B">
      <w:pgSz w:w="12240" w:h="15840"/>
      <w:pgMar w:top="1170" w:right="1800" w:bottom="1350" w:left="180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4" w:author="Cornelis de Groot" w:date="2010-10-25T07:47:00Z" w:initials="CdG">
    <w:p w:rsidR="00B70350" w:rsidRDefault="00B70350">
      <w:pPr>
        <w:pStyle w:val="CommentText"/>
      </w:pPr>
      <w:r>
        <w:rPr>
          <w:rStyle w:val="CommentReference"/>
        </w:rPr>
        <w:annotationRef/>
      </w:r>
      <w:r>
        <w:t>Jay, which programs? I could not find information in your dossier about this. I’d like this statement to be more specific.</w:t>
      </w:r>
    </w:p>
  </w:comment>
</w:comments>
</file>

<file path=word/fontTable.xml><?xml version="1.0" encoding="utf-8"?>
<w:fonts xmlns:r="http://schemas.openxmlformats.org/officeDocument/2006/relationships" xmlns:w="http://schemas.openxmlformats.org/wordprocessingml/2006/main">
  <w:font w:name="Times">
    <w:panose1 w:val="02000500000000000000"/>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2"/>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B94668"/>
    <w:rsid w:val="001873AD"/>
    <w:rsid w:val="003D04E2"/>
    <w:rsid w:val="0043196A"/>
    <w:rsid w:val="004B20BB"/>
    <w:rsid w:val="005232DB"/>
    <w:rsid w:val="0088167A"/>
    <w:rsid w:val="008B5FA8"/>
    <w:rsid w:val="00985B56"/>
    <w:rsid w:val="009A751C"/>
    <w:rsid w:val="00AB5D05"/>
    <w:rsid w:val="00B1220B"/>
    <w:rsid w:val="00B70350"/>
    <w:rsid w:val="00B94668"/>
    <w:rsid w:val="00EF240F"/>
    <w:rsid w:val="00FE00E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FA8"/>
    <w:rPr>
      <w:rFonts w:ascii="Arial" w:hAnsi="Arial"/>
      <w:sz w:val="24"/>
    </w:rPr>
  </w:style>
  <w:style w:type="paragraph" w:styleId="Heading1">
    <w:name w:val="heading 1"/>
    <w:basedOn w:val="Normal"/>
    <w:next w:val="Normal"/>
    <w:qFormat/>
    <w:rsid w:val="008B5FA8"/>
    <w:pPr>
      <w:keepNext/>
      <w:outlineLvl w:val="0"/>
    </w:pPr>
    <w:rPr>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unhideWhenUsed/>
    <w:rsid w:val="0043196A"/>
    <w:rPr>
      <w:sz w:val="18"/>
      <w:szCs w:val="18"/>
    </w:rPr>
  </w:style>
  <w:style w:type="paragraph" w:styleId="CommentText">
    <w:name w:val="annotation text"/>
    <w:basedOn w:val="Normal"/>
    <w:link w:val="CommentTextChar"/>
    <w:uiPriority w:val="99"/>
    <w:semiHidden/>
    <w:unhideWhenUsed/>
    <w:rsid w:val="0043196A"/>
    <w:rPr>
      <w:szCs w:val="24"/>
    </w:rPr>
  </w:style>
  <w:style w:type="character" w:customStyle="1" w:styleId="CommentTextChar">
    <w:name w:val="Comment Text Char"/>
    <w:basedOn w:val="DefaultParagraphFont"/>
    <w:link w:val="CommentText"/>
    <w:uiPriority w:val="99"/>
    <w:semiHidden/>
    <w:rsid w:val="0043196A"/>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43196A"/>
    <w:rPr>
      <w:b/>
      <w:bCs/>
      <w:sz w:val="20"/>
      <w:szCs w:val="20"/>
    </w:rPr>
  </w:style>
  <w:style w:type="character" w:customStyle="1" w:styleId="CommentSubjectChar">
    <w:name w:val="Comment Subject Char"/>
    <w:basedOn w:val="CommentTextChar"/>
    <w:link w:val="CommentSubject"/>
    <w:uiPriority w:val="99"/>
    <w:semiHidden/>
    <w:rsid w:val="0043196A"/>
    <w:rPr>
      <w:b/>
      <w:bCs/>
    </w:rPr>
  </w:style>
  <w:style w:type="paragraph" w:styleId="BalloonText">
    <w:name w:val="Balloon Text"/>
    <w:basedOn w:val="Normal"/>
    <w:link w:val="BalloonTextChar"/>
    <w:uiPriority w:val="99"/>
    <w:semiHidden/>
    <w:unhideWhenUsed/>
    <w:rsid w:val="0043196A"/>
    <w:rPr>
      <w:rFonts w:ascii="Lucida Grande" w:hAnsi="Lucida Grande"/>
      <w:sz w:val="18"/>
      <w:szCs w:val="18"/>
    </w:rPr>
  </w:style>
  <w:style w:type="character" w:customStyle="1" w:styleId="BalloonTextChar">
    <w:name w:val="Balloon Text Char"/>
    <w:basedOn w:val="DefaultParagraphFont"/>
    <w:link w:val="BalloonText"/>
    <w:uiPriority w:val="99"/>
    <w:semiHidden/>
    <w:rsid w:val="0043196A"/>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1198</Words>
  <Characters>6830</Characters>
  <Application>Microsoft Macintosh Word</Application>
  <DocSecurity>0</DocSecurity>
  <Lines>56</Lines>
  <Paragraphs>13</Paragraphs>
  <ScaleCrop>false</ScaleCrop>
  <HeadingPairs>
    <vt:vector size="2" baseType="variant">
      <vt:variant>
        <vt:lpstr>Title</vt:lpstr>
      </vt:variant>
      <vt:variant>
        <vt:i4>1</vt:i4>
      </vt:variant>
    </vt:vector>
  </HeadingPairs>
  <TitlesOfParts>
    <vt:vector size="1" baseType="lpstr">
      <vt:lpstr>September 18, 2006</vt:lpstr>
    </vt:vector>
  </TitlesOfParts>
  <Company>University of Rhode Island</Company>
  <LinksUpToDate>false</LinksUpToDate>
  <CharactersWithSpaces>8387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18, 2006</dc:title>
  <dc:subject/>
  <dc:creator>Betty Young</dc:creator>
  <cp:keywords/>
  <cp:lastModifiedBy>Jay Fogleman</cp:lastModifiedBy>
  <cp:revision>2</cp:revision>
  <cp:lastPrinted>2008-09-19T18:48:00Z</cp:lastPrinted>
  <dcterms:created xsi:type="dcterms:W3CDTF">2010-10-27T19:23:00Z</dcterms:created>
  <dcterms:modified xsi:type="dcterms:W3CDTF">2010-10-27T19:23:00Z</dcterms:modified>
</cp:coreProperties>
</file>